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DFC" w:rsidRDefault="00382DFC" w:rsidP="00382DFC">
      <w:pPr>
        <w:pStyle w:val="Pta"/>
        <w:ind w:left="3827"/>
        <w:jc w:val="right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="Arial Narrow" w:hAnsi="Arial Narrow"/>
          <w:sz w:val="20"/>
          <w:szCs w:val="20"/>
        </w:rPr>
        <w:t xml:space="preserve">Príloha č. </w:t>
      </w:r>
      <w:r w:rsidR="00AC54F2">
        <w:rPr>
          <w:rFonts w:ascii="Arial Narrow" w:hAnsi="Arial Narrow"/>
          <w:sz w:val="20"/>
          <w:szCs w:val="20"/>
        </w:rPr>
        <w:t>4</w:t>
      </w:r>
      <w:r w:rsidR="00796A73">
        <w:rPr>
          <w:rFonts w:ascii="Arial Narrow" w:hAnsi="Arial Narrow"/>
          <w:sz w:val="20"/>
          <w:szCs w:val="20"/>
        </w:rPr>
        <w:t>7</w:t>
      </w:r>
    </w:p>
    <w:p w:rsidR="00517830" w:rsidRDefault="00517830" w:rsidP="00517830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Overenie možného konfliktu záujmov odborného hodnotiteľa</w:t>
      </w:r>
      <w:r w:rsidR="00211F42">
        <w:rPr>
          <w:rFonts w:asciiTheme="minorHAnsi" w:hAnsiTheme="minorHAnsi" w:cstheme="minorHAnsi"/>
          <w:b/>
          <w:bCs/>
          <w:sz w:val="28"/>
          <w:szCs w:val="28"/>
        </w:rPr>
        <w:t xml:space="preserve"> voči hodnotenej ŽoNFP</w:t>
      </w:r>
    </w:p>
    <w:p w:rsidR="00517830" w:rsidRPr="006333BB" w:rsidRDefault="00517830" w:rsidP="00517830">
      <w:pPr>
        <w:rPr>
          <w:rFonts w:asciiTheme="minorHAnsi" w:hAnsiTheme="minorHAnsi" w:cstheme="minorHAnsi"/>
          <w:b/>
          <w:bCs/>
          <w:sz w:val="19"/>
          <w:szCs w:val="19"/>
        </w:rPr>
      </w:pPr>
    </w:p>
    <w:tbl>
      <w:tblPr>
        <w:tblW w:w="13830" w:type="dxa"/>
        <w:tblInd w:w="57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5"/>
        <w:gridCol w:w="10415"/>
      </w:tblGrid>
      <w:tr w:rsidR="00517830" w:rsidRPr="006333BB" w:rsidTr="00517830">
        <w:trPr>
          <w:trHeight w:val="482"/>
        </w:trPr>
        <w:tc>
          <w:tcPr>
            <w:tcW w:w="3415" w:type="dxa"/>
            <w:shd w:val="clear" w:color="auto" w:fill="DBD9D9" w:themeFill="background2" w:themeFillShade="F2"/>
            <w:vAlign w:val="center"/>
          </w:tcPr>
          <w:p w:rsidR="00517830" w:rsidRPr="006333BB" w:rsidRDefault="00517830" w:rsidP="001236F9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Operačný program</w:t>
            </w:r>
          </w:p>
        </w:tc>
        <w:tc>
          <w:tcPr>
            <w:tcW w:w="10415" w:type="dxa"/>
            <w:vAlign w:val="center"/>
          </w:tcPr>
          <w:p w:rsidR="00517830" w:rsidRPr="006333BB" w:rsidRDefault="00517830" w:rsidP="001236F9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517830" w:rsidRPr="006333BB" w:rsidTr="00517830">
        <w:trPr>
          <w:trHeight w:val="482"/>
        </w:trPr>
        <w:tc>
          <w:tcPr>
            <w:tcW w:w="3415" w:type="dxa"/>
            <w:shd w:val="clear" w:color="auto" w:fill="DBD9D9" w:themeFill="background2" w:themeFillShade="F2"/>
            <w:vAlign w:val="center"/>
          </w:tcPr>
          <w:p w:rsidR="00517830" w:rsidRPr="006333BB" w:rsidRDefault="00517830" w:rsidP="001236F9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Prioritná os</w:t>
            </w:r>
          </w:p>
        </w:tc>
        <w:tc>
          <w:tcPr>
            <w:tcW w:w="10415" w:type="dxa"/>
            <w:vAlign w:val="center"/>
          </w:tcPr>
          <w:p w:rsidR="00517830" w:rsidRPr="006333BB" w:rsidRDefault="00517830" w:rsidP="001236F9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517830" w:rsidRPr="006333BB" w:rsidTr="00517830">
        <w:trPr>
          <w:trHeight w:val="482"/>
        </w:trPr>
        <w:tc>
          <w:tcPr>
            <w:tcW w:w="3415" w:type="dxa"/>
            <w:shd w:val="clear" w:color="auto" w:fill="DBD9D9" w:themeFill="background2" w:themeFillShade="F2"/>
            <w:vAlign w:val="center"/>
          </w:tcPr>
          <w:p w:rsidR="00517830" w:rsidRPr="006333BB" w:rsidRDefault="00517830" w:rsidP="001236F9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Špecifický cieľ</w:t>
            </w:r>
          </w:p>
        </w:tc>
        <w:tc>
          <w:tcPr>
            <w:tcW w:w="10415" w:type="dxa"/>
            <w:vAlign w:val="center"/>
          </w:tcPr>
          <w:p w:rsidR="00517830" w:rsidRDefault="00517830" w:rsidP="001236F9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517830" w:rsidRPr="006333BB" w:rsidTr="00517830">
        <w:trPr>
          <w:trHeight w:val="482"/>
        </w:trPr>
        <w:tc>
          <w:tcPr>
            <w:tcW w:w="3415" w:type="dxa"/>
            <w:shd w:val="clear" w:color="auto" w:fill="DBD9D9" w:themeFill="background2" w:themeFillShade="F2"/>
            <w:vAlign w:val="center"/>
          </w:tcPr>
          <w:p w:rsidR="00517830" w:rsidRPr="006333BB" w:rsidRDefault="00517830" w:rsidP="001236F9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Kód výzvy</w:t>
            </w: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 xml:space="preserve"> na predkladanie ŽoNFP</w:t>
            </w:r>
          </w:p>
        </w:tc>
        <w:tc>
          <w:tcPr>
            <w:tcW w:w="10415" w:type="dxa"/>
            <w:vAlign w:val="center"/>
          </w:tcPr>
          <w:p w:rsidR="00517830" w:rsidRPr="006333BB" w:rsidRDefault="00517830" w:rsidP="001236F9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517830" w:rsidRPr="006333BB" w:rsidTr="00517830">
        <w:trPr>
          <w:trHeight w:val="482"/>
        </w:trPr>
        <w:tc>
          <w:tcPr>
            <w:tcW w:w="3415" w:type="dxa"/>
            <w:shd w:val="clear" w:color="auto" w:fill="DBD9D9" w:themeFill="background2" w:themeFillShade="F2"/>
            <w:vAlign w:val="center"/>
          </w:tcPr>
          <w:p w:rsidR="00517830" w:rsidRPr="006333BB" w:rsidRDefault="00517830" w:rsidP="001236F9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Hodnotiace kolo</w:t>
            </w:r>
          </w:p>
        </w:tc>
        <w:tc>
          <w:tcPr>
            <w:tcW w:w="10415" w:type="dxa"/>
            <w:vAlign w:val="center"/>
          </w:tcPr>
          <w:p w:rsidR="00517830" w:rsidRPr="006333BB" w:rsidRDefault="00517830" w:rsidP="001236F9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517830" w:rsidRPr="006333BB" w:rsidTr="00517830">
        <w:trPr>
          <w:trHeight w:val="482"/>
        </w:trPr>
        <w:tc>
          <w:tcPr>
            <w:tcW w:w="3415" w:type="dxa"/>
            <w:shd w:val="clear" w:color="auto" w:fill="DBD9D9" w:themeFill="background2" w:themeFillShade="F2"/>
            <w:vAlign w:val="center"/>
          </w:tcPr>
          <w:p w:rsidR="00517830" w:rsidRPr="006333BB" w:rsidRDefault="00517830" w:rsidP="001236F9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Odborný hodnotiteľ</w:t>
            </w:r>
            <w:r>
              <w:rPr>
                <w:rStyle w:val="Odkaznapoznmkupodiarou"/>
                <w:rFonts w:cstheme="minorHAnsi"/>
                <w:b/>
                <w:bCs/>
                <w:szCs w:val="19"/>
              </w:rPr>
              <w:footnoteReference w:id="1"/>
            </w:r>
          </w:p>
        </w:tc>
        <w:tc>
          <w:tcPr>
            <w:tcW w:w="10415" w:type="dxa"/>
            <w:vAlign w:val="center"/>
          </w:tcPr>
          <w:p w:rsidR="00517830" w:rsidRPr="006333BB" w:rsidRDefault="00517830" w:rsidP="001236F9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</w:tbl>
    <w:p w:rsidR="00517830" w:rsidRPr="006333BB" w:rsidRDefault="00517830" w:rsidP="00517830">
      <w:pPr>
        <w:rPr>
          <w:rFonts w:asciiTheme="minorHAnsi" w:hAnsiTheme="minorHAnsi" w:cstheme="minorHAnsi"/>
          <w:b/>
          <w:bCs/>
          <w:sz w:val="19"/>
          <w:szCs w:val="19"/>
        </w:rPr>
      </w:pPr>
    </w:p>
    <w:p w:rsidR="00517830" w:rsidRPr="006333BB" w:rsidRDefault="00517830" w:rsidP="00517830">
      <w:pPr>
        <w:rPr>
          <w:rFonts w:asciiTheme="minorHAnsi" w:hAnsiTheme="minorHAnsi" w:cstheme="minorHAnsi"/>
          <w:sz w:val="19"/>
          <w:szCs w:val="19"/>
        </w:rPr>
      </w:pPr>
    </w:p>
    <w:tbl>
      <w:tblPr>
        <w:tblW w:w="13776" w:type="dxa"/>
        <w:tblInd w:w="108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475"/>
        <w:gridCol w:w="1527"/>
        <w:gridCol w:w="2551"/>
        <w:gridCol w:w="2552"/>
        <w:gridCol w:w="2551"/>
        <w:gridCol w:w="2552"/>
      </w:tblGrid>
      <w:tr w:rsidR="00517830" w:rsidRPr="00223882" w:rsidTr="00211F42">
        <w:trPr>
          <w:trHeight w:val="20"/>
        </w:trPr>
        <w:tc>
          <w:tcPr>
            <w:tcW w:w="568" w:type="dxa"/>
            <w:shd w:val="clear" w:color="auto" w:fill="DBD9D9" w:themeFill="background2" w:themeFillShade="F2"/>
            <w:vAlign w:val="center"/>
          </w:tcPr>
          <w:p w:rsidR="00517830" w:rsidRPr="00771960" w:rsidRDefault="00517830" w:rsidP="00517830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771960">
              <w:rPr>
                <w:rFonts w:asciiTheme="minorHAnsi" w:hAnsiTheme="minorHAnsi" w:cstheme="minorHAnsi"/>
                <w:b/>
                <w:sz w:val="19"/>
                <w:szCs w:val="19"/>
              </w:rPr>
              <w:t>P.</w:t>
            </w:r>
            <w:r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 č.</w:t>
            </w:r>
          </w:p>
        </w:tc>
        <w:tc>
          <w:tcPr>
            <w:tcW w:w="1475" w:type="dxa"/>
            <w:shd w:val="clear" w:color="auto" w:fill="DBD9D9" w:themeFill="background2" w:themeFillShade="F2"/>
            <w:vAlign w:val="center"/>
          </w:tcPr>
          <w:p w:rsidR="00517830" w:rsidRPr="00771960" w:rsidRDefault="00517830" w:rsidP="00517830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771960">
              <w:rPr>
                <w:rFonts w:asciiTheme="minorHAnsi" w:hAnsiTheme="minorHAnsi" w:cstheme="minorHAnsi"/>
                <w:b/>
                <w:sz w:val="19"/>
                <w:szCs w:val="19"/>
              </w:rPr>
              <w:t>Kód ŽoNFP</w:t>
            </w:r>
          </w:p>
        </w:tc>
        <w:tc>
          <w:tcPr>
            <w:tcW w:w="1527" w:type="dxa"/>
            <w:shd w:val="clear" w:color="auto" w:fill="DBD9D9" w:themeFill="background2" w:themeFillShade="F2"/>
            <w:vAlign w:val="center"/>
          </w:tcPr>
          <w:p w:rsidR="00517830" w:rsidRPr="00771960" w:rsidRDefault="00517830" w:rsidP="00517830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Rozsah hodnotenia ŽoNFP</w:t>
            </w:r>
            <w:r>
              <w:rPr>
                <w:rStyle w:val="Odkaznapoznmkupodiarou"/>
                <w:rFonts w:cstheme="minorHAnsi"/>
                <w:b/>
                <w:bCs/>
                <w:szCs w:val="19"/>
              </w:rPr>
              <w:footnoteReference w:id="2"/>
            </w:r>
          </w:p>
        </w:tc>
        <w:tc>
          <w:tcPr>
            <w:tcW w:w="2551" w:type="dxa"/>
            <w:shd w:val="clear" w:color="auto" w:fill="DBD9D9" w:themeFill="background2" w:themeFillShade="F2"/>
            <w:vAlign w:val="center"/>
          </w:tcPr>
          <w:p w:rsidR="00517830" w:rsidRPr="00771960" w:rsidRDefault="00517830" w:rsidP="00517830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771960">
              <w:rPr>
                <w:rFonts w:asciiTheme="minorHAnsi" w:hAnsiTheme="minorHAnsi" w:cstheme="minorHAnsi"/>
                <w:b/>
                <w:sz w:val="19"/>
                <w:szCs w:val="19"/>
              </w:rPr>
              <w:t>Názov žiadateľa</w:t>
            </w:r>
          </w:p>
        </w:tc>
        <w:tc>
          <w:tcPr>
            <w:tcW w:w="2552" w:type="dxa"/>
            <w:shd w:val="clear" w:color="auto" w:fill="DBD9D9" w:themeFill="background2" w:themeFillShade="F2"/>
            <w:vAlign w:val="center"/>
          </w:tcPr>
          <w:p w:rsidR="00517830" w:rsidRPr="00771960" w:rsidRDefault="00517830" w:rsidP="00517830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771960">
              <w:rPr>
                <w:rFonts w:asciiTheme="minorHAnsi" w:hAnsiTheme="minorHAnsi" w:cstheme="minorHAnsi"/>
                <w:b/>
                <w:sz w:val="19"/>
                <w:szCs w:val="19"/>
              </w:rPr>
              <w:t>Názov projektu</w:t>
            </w:r>
          </w:p>
        </w:tc>
        <w:tc>
          <w:tcPr>
            <w:tcW w:w="2551" w:type="dxa"/>
            <w:shd w:val="clear" w:color="auto" w:fill="DBD9D9" w:themeFill="background2" w:themeFillShade="F2"/>
            <w:vAlign w:val="center"/>
          </w:tcPr>
          <w:p w:rsidR="00517830" w:rsidRPr="00771960" w:rsidRDefault="00517830" w:rsidP="00517830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sz w:val="19"/>
                <w:szCs w:val="19"/>
              </w:rPr>
              <w:t>Spôsob overenia konfliktu záujmov</w:t>
            </w:r>
            <w:r>
              <w:rPr>
                <w:rStyle w:val="Odkaznapoznmkupodiarou"/>
                <w:rFonts w:cstheme="minorHAnsi"/>
                <w:b/>
                <w:szCs w:val="19"/>
              </w:rPr>
              <w:footnoteReference w:id="3"/>
            </w:r>
          </w:p>
        </w:tc>
        <w:tc>
          <w:tcPr>
            <w:tcW w:w="2552" w:type="dxa"/>
            <w:shd w:val="clear" w:color="auto" w:fill="DBD9D9" w:themeFill="background2" w:themeFillShade="F2"/>
            <w:vAlign w:val="center"/>
          </w:tcPr>
          <w:p w:rsidR="00517830" w:rsidRPr="00771960" w:rsidRDefault="00517830" w:rsidP="00517830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sz w:val="19"/>
                <w:szCs w:val="19"/>
              </w:rPr>
              <w:t>Je zistená existencia možného konfliktu záujmu OH voči pridelenej/hodnotenej ŽoNFP</w:t>
            </w:r>
            <w:r>
              <w:rPr>
                <w:rStyle w:val="Odkaznapoznmkupodiarou"/>
                <w:rFonts w:cstheme="minorHAnsi"/>
                <w:b/>
                <w:szCs w:val="19"/>
              </w:rPr>
              <w:footnoteReference w:id="4"/>
            </w:r>
          </w:p>
        </w:tc>
      </w:tr>
      <w:tr w:rsidR="00517830" w:rsidRPr="00223882" w:rsidTr="00211F42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27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2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517830" w:rsidRPr="00223882" w:rsidTr="00211F42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27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2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517830" w:rsidRPr="00223882" w:rsidTr="00211F42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27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2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517830" w:rsidRPr="00223882" w:rsidTr="00211F42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27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2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517830" w:rsidRPr="00223882" w:rsidTr="00211F42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27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2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517830" w:rsidRPr="00223882" w:rsidTr="00211F42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27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2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517830" w:rsidRPr="00223882" w:rsidTr="00211F42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27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2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517830" w:rsidRPr="00223882" w:rsidTr="00211F42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27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2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</w:tbl>
    <w:p w:rsidR="00517830" w:rsidRDefault="00517830" w:rsidP="00517830">
      <w:pPr>
        <w:rPr>
          <w:rFonts w:asciiTheme="minorHAnsi" w:hAnsiTheme="minorHAnsi" w:cstheme="minorHAnsi"/>
          <w:sz w:val="19"/>
          <w:szCs w:val="19"/>
        </w:rPr>
      </w:pPr>
    </w:p>
    <w:p w:rsidR="00211F42" w:rsidRDefault="00211F42" w:rsidP="00517830">
      <w:pPr>
        <w:rPr>
          <w:rFonts w:asciiTheme="minorHAnsi" w:hAnsiTheme="minorHAnsi" w:cstheme="minorHAnsi"/>
          <w:sz w:val="19"/>
          <w:szCs w:val="19"/>
        </w:rPr>
      </w:pPr>
    </w:p>
    <w:p w:rsidR="00517830" w:rsidRDefault="00853D36" w:rsidP="00517830">
      <w:pPr>
        <w:rPr>
          <w:rFonts w:asciiTheme="minorHAnsi" w:hAnsiTheme="minorHAnsi" w:cstheme="minorHAnsi"/>
          <w:sz w:val="19"/>
          <w:szCs w:val="19"/>
        </w:rPr>
      </w:pPr>
      <w:r>
        <w:rPr>
          <w:rFonts w:asciiTheme="minorHAnsi" w:hAnsiTheme="minorHAnsi" w:cstheme="minorHAnsi"/>
          <w:sz w:val="19"/>
          <w:szCs w:val="19"/>
        </w:rPr>
        <w:t>Vyjadrenie odborného hodnotiteľa</w:t>
      </w:r>
      <w:r w:rsidR="000E78AA">
        <w:rPr>
          <w:rStyle w:val="Odkaznapoznmkupodiarou"/>
          <w:rFonts w:cstheme="minorHAnsi"/>
          <w:szCs w:val="19"/>
        </w:rPr>
        <w:footnoteReference w:id="5"/>
      </w:r>
      <w:r>
        <w:rPr>
          <w:rFonts w:asciiTheme="minorHAnsi" w:hAnsiTheme="minorHAnsi" w:cstheme="minorHAnsi"/>
          <w:sz w:val="19"/>
          <w:szCs w:val="19"/>
        </w:rPr>
        <w:t>:</w:t>
      </w:r>
    </w:p>
    <w:p w:rsidR="00211F42" w:rsidRDefault="00211F42" w:rsidP="00517830">
      <w:pPr>
        <w:rPr>
          <w:rFonts w:asciiTheme="minorHAnsi" w:hAnsiTheme="minorHAnsi" w:cstheme="minorHAnsi"/>
          <w:sz w:val="19"/>
          <w:szCs w:val="19"/>
        </w:rPr>
      </w:pPr>
    </w:p>
    <w:tbl>
      <w:tblPr>
        <w:tblW w:w="13634" w:type="dxa"/>
        <w:tblInd w:w="108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475"/>
        <w:gridCol w:w="1527"/>
        <w:gridCol w:w="5032"/>
        <w:gridCol w:w="5032"/>
      </w:tblGrid>
      <w:tr w:rsidR="00211F42" w:rsidRPr="00223882" w:rsidTr="00211F42">
        <w:trPr>
          <w:trHeight w:val="20"/>
        </w:trPr>
        <w:tc>
          <w:tcPr>
            <w:tcW w:w="568" w:type="dxa"/>
            <w:shd w:val="clear" w:color="auto" w:fill="DBD9D9" w:themeFill="background2" w:themeFillShade="F2"/>
            <w:vAlign w:val="center"/>
          </w:tcPr>
          <w:p w:rsidR="00211F42" w:rsidRPr="00771960" w:rsidRDefault="00211F42" w:rsidP="00211F42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771960">
              <w:rPr>
                <w:rFonts w:asciiTheme="minorHAnsi" w:hAnsiTheme="minorHAnsi" w:cstheme="minorHAnsi"/>
                <w:b/>
                <w:sz w:val="19"/>
                <w:szCs w:val="19"/>
              </w:rPr>
              <w:t>P.</w:t>
            </w:r>
            <w:r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 č.</w:t>
            </w:r>
          </w:p>
        </w:tc>
        <w:tc>
          <w:tcPr>
            <w:tcW w:w="1475" w:type="dxa"/>
            <w:shd w:val="clear" w:color="auto" w:fill="DBD9D9" w:themeFill="background2" w:themeFillShade="F2"/>
            <w:vAlign w:val="center"/>
          </w:tcPr>
          <w:p w:rsidR="00211F42" w:rsidRPr="00771960" w:rsidRDefault="00211F42" w:rsidP="00211F42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771960">
              <w:rPr>
                <w:rFonts w:asciiTheme="minorHAnsi" w:hAnsiTheme="minorHAnsi" w:cstheme="minorHAnsi"/>
                <w:b/>
                <w:sz w:val="19"/>
                <w:szCs w:val="19"/>
              </w:rPr>
              <w:t>Kód ŽoNFP</w:t>
            </w:r>
          </w:p>
        </w:tc>
        <w:tc>
          <w:tcPr>
            <w:tcW w:w="1527" w:type="dxa"/>
            <w:shd w:val="clear" w:color="auto" w:fill="DBD9D9" w:themeFill="background2" w:themeFillShade="F2"/>
            <w:vAlign w:val="center"/>
          </w:tcPr>
          <w:p w:rsidR="00211F42" w:rsidRPr="00771960" w:rsidRDefault="00211F42" w:rsidP="00211F42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S výsledkom overenia konfliktu záujmov súhlasím/nesúhlasím</w:t>
            </w:r>
            <w:r>
              <w:rPr>
                <w:rStyle w:val="Odkaznapoznmkupodiarou"/>
                <w:rFonts w:cstheme="minorHAnsi"/>
                <w:b/>
                <w:bCs/>
                <w:szCs w:val="19"/>
              </w:rPr>
              <w:footnoteReference w:id="6"/>
            </w: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 xml:space="preserve"> </w:t>
            </w:r>
          </w:p>
        </w:tc>
        <w:tc>
          <w:tcPr>
            <w:tcW w:w="5032" w:type="dxa"/>
            <w:shd w:val="clear" w:color="auto" w:fill="DBD9D9" w:themeFill="background2" w:themeFillShade="F2"/>
            <w:vAlign w:val="center"/>
          </w:tcPr>
          <w:p w:rsidR="00211F42" w:rsidRPr="00771960" w:rsidRDefault="00211F42" w:rsidP="00211F42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sz w:val="19"/>
                <w:szCs w:val="19"/>
              </w:rPr>
              <w:t>Vyjadrenie odborného hodnotiteľa</w:t>
            </w:r>
            <w:r w:rsidR="000E78AA">
              <w:rPr>
                <w:rStyle w:val="Odkaznapoznmkupodiarou"/>
                <w:rFonts w:cstheme="minorHAnsi"/>
                <w:b/>
                <w:szCs w:val="19"/>
              </w:rPr>
              <w:footnoteReference w:id="7"/>
            </w:r>
          </w:p>
        </w:tc>
        <w:tc>
          <w:tcPr>
            <w:tcW w:w="5032" w:type="dxa"/>
            <w:shd w:val="clear" w:color="auto" w:fill="DBD9D9" w:themeFill="background2" w:themeFillShade="F2"/>
            <w:vAlign w:val="center"/>
          </w:tcPr>
          <w:p w:rsidR="00211F42" w:rsidRPr="00771960" w:rsidRDefault="00211F42" w:rsidP="00211F42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sz w:val="19"/>
                <w:szCs w:val="19"/>
              </w:rPr>
              <w:t>Vyjadrenie zamestnanca RO/SO</w:t>
            </w:r>
            <w:r w:rsidR="000E78AA">
              <w:rPr>
                <w:rStyle w:val="Odkaznapoznmkupodiarou"/>
                <w:rFonts w:cstheme="minorHAnsi"/>
                <w:b/>
                <w:szCs w:val="19"/>
              </w:rPr>
              <w:footnoteReference w:id="8"/>
            </w:r>
          </w:p>
        </w:tc>
      </w:tr>
      <w:tr w:rsidR="00211F42" w:rsidRPr="00223882" w:rsidTr="00211F42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27" w:type="dxa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5032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5032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211F42" w:rsidRPr="00223882" w:rsidTr="00211F42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27" w:type="dxa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5032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5032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211F42" w:rsidRPr="00223882" w:rsidTr="00211F42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27" w:type="dxa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5032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5032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211F42" w:rsidRPr="00223882" w:rsidTr="00211F42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27" w:type="dxa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5032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5032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211F42" w:rsidRPr="00223882" w:rsidTr="00211F42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27" w:type="dxa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5032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5032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211F42" w:rsidRPr="00223882" w:rsidTr="00211F42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27" w:type="dxa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5032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5032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211F42" w:rsidRPr="00223882" w:rsidTr="00211F42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27" w:type="dxa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5032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5032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211F42" w:rsidRPr="00223882" w:rsidTr="00211F42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27" w:type="dxa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5032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5032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</w:tbl>
    <w:p w:rsidR="00211F42" w:rsidRDefault="00211F42" w:rsidP="00517830">
      <w:pPr>
        <w:rPr>
          <w:rFonts w:asciiTheme="minorHAnsi" w:hAnsiTheme="minorHAnsi" w:cstheme="minorHAnsi"/>
          <w:sz w:val="19"/>
          <w:szCs w:val="19"/>
        </w:rPr>
      </w:pPr>
    </w:p>
    <w:p w:rsidR="00211F42" w:rsidRDefault="00211F42" w:rsidP="00517830">
      <w:pPr>
        <w:rPr>
          <w:rFonts w:asciiTheme="minorHAnsi" w:hAnsiTheme="minorHAnsi" w:cstheme="minorHAnsi"/>
          <w:sz w:val="19"/>
          <w:szCs w:val="19"/>
        </w:rPr>
      </w:pPr>
    </w:p>
    <w:p w:rsidR="00517830" w:rsidRPr="00223882" w:rsidRDefault="00517830" w:rsidP="00517830">
      <w:pPr>
        <w:rPr>
          <w:rFonts w:asciiTheme="minorHAnsi" w:hAnsiTheme="minorHAnsi" w:cstheme="minorHAnsi"/>
          <w:sz w:val="19"/>
          <w:szCs w:val="19"/>
        </w:rPr>
      </w:pPr>
    </w:p>
    <w:tbl>
      <w:tblPr>
        <w:tblW w:w="7579" w:type="dxa"/>
        <w:tblInd w:w="108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2551"/>
        <w:gridCol w:w="2334"/>
      </w:tblGrid>
      <w:tr w:rsidR="00517830" w:rsidRPr="00223882" w:rsidTr="003C1701">
        <w:trPr>
          <w:trHeight w:val="397"/>
        </w:trPr>
        <w:tc>
          <w:tcPr>
            <w:tcW w:w="2694" w:type="dxa"/>
            <w:shd w:val="clear" w:color="auto" w:fill="DBD9D9" w:themeFill="background2" w:themeFillShade="F2"/>
            <w:vAlign w:val="center"/>
          </w:tcPr>
          <w:p w:rsidR="00517830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Vypracoval</w:t>
            </w:r>
            <w:r w:rsidR="00517830">
              <w:rPr>
                <w:rStyle w:val="Odkaznapoznmkupodiarou"/>
                <w:rFonts w:cstheme="minorHAnsi"/>
                <w:szCs w:val="19"/>
              </w:rPr>
              <w:footnoteReference w:id="9"/>
            </w:r>
            <w:r w:rsidR="00517830" w:rsidRPr="00223882">
              <w:rPr>
                <w:rFonts w:asciiTheme="minorHAnsi" w:hAnsiTheme="minorHAnsi" w:cstheme="minorHAnsi"/>
                <w:sz w:val="19"/>
                <w:szCs w:val="19"/>
              </w:rPr>
              <w:t>:</w:t>
            </w:r>
          </w:p>
        </w:tc>
        <w:tc>
          <w:tcPr>
            <w:tcW w:w="2551" w:type="dxa"/>
            <w:shd w:val="clear" w:color="auto" w:fill="DBD9D9" w:themeFill="background2" w:themeFillShade="F2"/>
            <w:vAlign w:val="center"/>
          </w:tcPr>
          <w:p w:rsidR="00517830" w:rsidRPr="00223882" w:rsidRDefault="00517830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334" w:type="dxa"/>
            <w:shd w:val="clear" w:color="auto" w:fill="DBD9D9" w:themeFill="background2" w:themeFillShade="F2"/>
            <w:vAlign w:val="center"/>
          </w:tcPr>
          <w:p w:rsidR="00517830" w:rsidRPr="00223882" w:rsidRDefault="00517830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Dátum:</w:t>
            </w:r>
          </w:p>
        </w:tc>
      </w:tr>
      <w:tr w:rsidR="00517830" w:rsidRPr="00223882" w:rsidTr="003C1701">
        <w:trPr>
          <w:trHeight w:val="397"/>
        </w:trPr>
        <w:tc>
          <w:tcPr>
            <w:tcW w:w="2694" w:type="dxa"/>
            <w:vAlign w:val="center"/>
          </w:tcPr>
          <w:p w:rsidR="00517830" w:rsidRPr="00223882" w:rsidRDefault="00517830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  <w:vAlign w:val="center"/>
          </w:tcPr>
          <w:p w:rsidR="00517830" w:rsidRPr="00223882" w:rsidRDefault="00517830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334" w:type="dxa"/>
            <w:vAlign w:val="center"/>
          </w:tcPr>
          <w:p w:rsidR="00517830" w:rsidRPr="00223882" w:rsidRDefault="00517830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517830" w:rsidRPr="00223882" w:rsidTr="003C1701">
        <w:trPr>
          <w:trHeight w:val="397"/>
        </w:trPr>
        <w:tc>
          <w:tcPr>
            <w:tcW w:w="2694" w:type="dxa"/>
            <w:shd w:val="clear" w:color="auto" w:fill="DBD9D9" w:themeFill="background2" w:themeFillShade="F2"/>
            <w:vAlign w:val="center"/>
          </w:tcPr>
          <w:p w:rsidR="00517830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Odborný hodnotiteľ</w:t>
            </w:r>
            <w:r w:rsidR="00517830">
              <w:rPr>
                <w:rStyle w:val="Odkaznapoznmkupodiarou"/>
                <w:rFonts w:cstheme="minorHAnsi"/>
                <w:szCs w:val="19"/>
              </w:rPr>
              <w:footnoteReference w:id="10"/>
            </w:r>
            <w:r w:rsidR="00517830" w:rsidRPr="00223882">
              <w:rPr>
                <w:rFonts w:asciiTheme="minorHAnsi" w:hAnsiTheme="minorHAnsi" w:cstheme="minorHAnsi"/>
                <w:sz w:val="19"/>
                <w:szCs w:val="19"/>
              </w:rPr>
              <w:t>:</w:t>
            </w:r>
          </w:p>
        </w:tc>
        <w:tc>
          <w:tcPr>
            <w:tcW w:w="2551" w:type="dxa"/>
            <w:shd w:val="clear" w:color="auto" w:fill="DBD9D9" w:themeFill="background2" w:themeFillShade="F2"/>
            <w:vAlign w:val="center"/>
          </w:tcPr>
          <w:p w:rsidR="00517830" w:rsidRPr="00223882" w:rsidRDefault="00517830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334" w:type="dxa"/>
            <w:shd w:val="clear" w:color="auto" w:fill="DBD9D9" w:themeFill="background2" w:themeFillShade="F2"/>
            <w:vAlign w:val="center"/>
          </w:tcPr>
          <w:p w:rsidR="00517830" w:rsidRPr="00223882" w:rsidRDefault="00517830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Dátum:</w:t>
            </w:r>
          </w:p>
        </w:tc>
      </w:tr>
      <w:tr w:rsidR="00517830" w:rsidRPr="00223882" w:rsidTr="003C1701">
        <w:trPr>
          <w:trHeight w:val="397"/>
        </w:trPr>
        <w:tc>
          <w:tcPr>
            <w:tcW w:w="2694" w:type="dxa"/>
            <w:vAlign w:val="center"/>
          </w:tcPr>
          <w:p w:rsidR="00517830" w:rsidRPr="00223882" w:rsidRDefault="00517830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  <w:vAlign w:val="center"/>
          </w:tcPr>
          <w:p w:rsidR="00517830" w:rsidRPr="00223882" w:rsidRDefault="00517830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334" w:type="dxa"/>
            <w:vAlign w:val="center"/>
          </w:tcPr>
          <w:p w:rsidR="00517830" w:rsidRPr="00223882" w:rsidRDefault="00517830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</w:tbl>
    <w:p w:rsidR="00517830" w:rsidRPr="00223882" w:rsidRDefault="00517830" w:rsidP="00517830">
      <w:pPr>
        <w:rPr>
          <w:rFonts w:asciiTheme="minorHAnsi" w:hAnsiTheme="minorHAnsi" w:cstheme="minorHAnsi"/>
          <w:sz w:val="19"/>
          <w:szCs w:val="19"/>
        </w:rPr>
      </w:pPr>
    </w:p>
    <w:p w:rsidR="00517830" w:rsidRPr="00223882" w:rsidRDefault="00517830" w:rsidP="00517830">
      <w:pPr>
        <w:rPr>
          <w:rFonts w:asciiTheme="minorHAnsi" w:hAnsiTheme="minorHAnsi" w:cstheme="minorHAnsi"/>
          <w:sz w:val="19"/>
          <w:szCs w:val="19"/>
        </w:rPr>
      </w:pPr>
    </w:p>
    <w:p w:rsidR="00806E5D" w:rsidRDefault="00CC3824"/>
    <w:sectPr w:rsidR="00806E5D" w:rsidSect="005178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418" w:right="1418" w:bottom="1418" w:left="1418" w:header="709" w:footer="456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7830" w:rsidRDefault="00517830" w:rsidP="00517830">
      <w:r>
        <w:separator/>
      </w:r>
    </w:p>
  </w:endnote>
  <w:endnote w:type="continuationSeparator" w:id="0">
    <w:p w:rsidR="00517830" w:rsidRDefault="00517830" w:rsidP="00517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CAD" w:rsidRDefault="00E82CAD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5CE" w:rsidRDefault="005045CE" w:rsidP="005045CE">
    <w:pPr>
      <w:pStyle w:val="Pta"/>
    </w:pPr>
    <w:r>
      <w:t xml:space="preserve">Príručka pre odborných hodnotiteľov IROP, verzia </w:t>
    </w:r>
    <w:r w:rsidR="00A7664B">
      <w:t>12.</w:t>
    </w:r>
    <w:del w:id="0" w:author="OM1" w:date="2022-05-25T09:44:00Z">
      <w:r w:rsidR="00A7664B" w:rsidDel="00CC3824">
        <w:delText>0</w:delText>
      </w:r>
    </w:del>
    <w:ins w:id="1" w:author="OM1" w:date="2022-05-25T09:44:00Z">
      <w:r w:rsidR="00CC3824">
        <w:t>1</w:t>
      </w:r>
    </w:ins>
    <w:bookmarkStart w:id="2" w:name="_GoBack"/>
    <w:bookmarkEnd w:id="2"/>
  </w:p>
  <w:p w:rsidR="002066F3" w:rsidRPr="003530AF" w:rsidRDefault="00CC3824" w:rsidP="005045CE">
    <w:pPr>
      <w:pStyle w:val="Pta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2613" w:rsidRDefault="003C1701" w:rsidP="008B35C7">
    <w:pPr>
      <w:pStyle w:val="Pta"/>
    </w:pPr>
    <w:r>
      <w:t>Príručka pre odborný</w:t>
    </w:r>
    <w:r w:rsidR="005045CE">
      <w:t xml:space="preserve">ch hodnotiteľov IROP, verzia </w:t>
    </w:r>
    <w:r w:rsidR="00A7664B">
      <w:t>12.</w:t>
    </w:r>
    <w:ins w:id="3" w:author="OM1" w:date="2022-05-25T09:44:00Z">
      <w:r w:rsidR="00CC3824">
        <w:t>1</w:t>
      </w:r>
    </w:ins>
    <w:del w:id="4" w:author="OM1" w:date="2022-05-25T09:44:00Z">
      <w:r w:rsidR="00A7664B" w:rsidDel="00CC3824">
        <w:delText>0</w:delText>
      </w:r>
    </w:del>
  </w:p>
  <w:p w:rsidR="00B02613" w:rsidRDefault="00CC382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7830" w:rsidRDefault="00517830" w:rsidP="00517830">
      <w:r>
        <w:separator/>
      </w:r>
    </w:p>
  </w:footnote>
  <w:footnote w:type="continuationSeparator" w:id="0">
    <w:p w:rsidR="00517830" w:rsidRDefault="00517830" w:rsidP="00517830">
      <w:r>
        <w:continuationSeparator/>
      </w:r>
    </w:p>
  </w:footnote>
  <w:footnote w:id="1">
    <w:p w:rsidR="00517830" w:rsidRDefault="00517830" w:rsidP="00517830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 odborného hodnotiteľa</w:t>
      </w:r>
    </w:p>
  </w:footnote>
  <w:footnote w:id="2">
    <w:p w:rsidR="00517830" w:rsidRDefault="00517830" w:rsidP="0051783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 xml:space="preserve">Uviesť rozsah hodnotenia ŽoNFP, t.j. či odborný hodnotiteľ hodnotí ŽoNFP len za vylučovacie kritéria, za bodované kritéria, alebo v celom rozsahu , t.j. vylučovacie a bodované kritéria.   </w:t>
      </w:r>
    </w:p>
  </w:footnote>
  <w:footnote w:id="3">
    <w:p w:rsidR="00517830" w:rsidRDefault="00517830" w:rsidP="0051783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Popísať akým spôsobom bol overený konflikt záujmov OH voči pridelenej/hodnotenej ŽoNFP (napr. z verejne dostupných zdrojov, prostredníctvom systému ARACHNE a pod.)</w:t>
      </w:r>
    </w:p>
  </w:footnote>
  <w:footnote w:id="4">
    <w:p w:rsidR="00517830" w:rsidRDefault="00517830" w:rsidP="0051783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 xml:space="preserve">Uviesť áno / nie a slovný popis overenia.. </w:t>
      </w:r>
    </w:p>
  </w:footnote>
  <w:footnote w:id="5">
    <w:p w:rsidR="000E78AA" w:rsidRDefault="000E78A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 xml:space="preserve">Predmetná tabuľka sa výplní iba v prípade, ak sa v priebehu overovania zistí existencia možného konfliktu záujmu odborného hodnotiteľa </w:t>
      </w:r>
    </w:p>
  </w:footnote>
  <w:footnote w:id="6">
    <w:p w:rsidR="00211F42" w:rsidRDefault="00211F4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Uviesť jednu z možností</w:t>
      </w:r>
    </w:p>
  </w:footnote>
  <w:footnote w:id="7">
    <w:p w:rsidR="000E78AA" w:rsidRDefault="000E78A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 xml:space="preserve">Uviesť zdôvodnenie súhlasu/nesúhlasu s výsledkom overenia konfliktu záujmov. </w:t>
      </w:r>
    </w:p>
  </w:footnote>
  <w:footnote w:id="8">
    <w:p w:rsidR="000E78AA" w:rsidRDefault="000E78A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 xml:space="preserve">Uviesť, či zdôvodnením OH k zisteniu možného konfliktu záujmu došlo k odstráneniu, alebo k potvrdeniu konfliktu záujmu.  </w:t>
      </w:r>
    </w:p>
  </w:footnote>
  <w:footnote w:id="9">
    <w:p w:rsidR="00517830" w:rsidRDefault="00517830" w:rsidP="0051783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 xml:space="preserve">Uviesť meno a priezvisko povereného zamestnanca RO/SO </w:t>
      </w:r>
      <w:r w:rsidRPr="00826BE5">
        <w:t xml:space="preserve"> </w:t>
      </w:r>
      <w:r>
        <w:t>a názov príslušného subjektu (RO/SO)</w:t>
      </w:r>
    </w:p>
  </w:footnote>
  <w:footnote w:id="10">
    <w:p w:rsidR="00517830" w:rsidRDefault="00517830" w:rsidP="0051783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Uviesť meno a priezvisko odborného hodnotiteľa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CAD" w:rsidRDefault="00E82CA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17CB" w:rsidRDefault="00CC3824" w:rsidP="002217CB">
    <w:pPr>
      <w:pStyle w:val="Pta"/>
      <w:spacing w:after="480"/>
      <w:ind w:left="3828"/>
      <w:jc w:val="right"/>
      <w:rPr>
        <w:rFonts w:cs="Arial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497" w:rsidRDefault="00E23497" w:rsidP="00E23497">
    <w:pPr>
      <w:pStyle w:val="Hlavika"/>
      <w:tabs>
        <w:tab w:val="clear" w:pos="4703"/>
        <w:tab w:val="clear" w:pos="9406"/>
      </w:tabs>
      <w:rPr>
        <w:sz w:val="24"/>
        <w:szCs w:val="22"/>
        <w:lang w:eastAsia="sk-SK"/>
      </w:rPr>
    </w:pPr>
    <w:r>
      <w:rPr>
        <w:noProof/>
        <w:sz w:val="24"/>
        <w:szCs w:val="22"/>
        <w:lang w:eastAsia="sk-SK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7191144</wp:posOffset>
          </wp:positionH>
          <wp:positionV relativeFrom="paragraph">
            <wp:posOffset>7158</wp:posOffset>
          </wp:positionV>
          <wp:extent cx="1638935" cy="45974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5" name="Obrázok 5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6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4"/>
        <w:szCs w:val="22"/>
        <w:lang w:eastAsia="sk-SK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-346075</wp:posOffset>
          </wp:positionH>
          <wp:positionV relativeFrom="paragraph">
            <wp:posOffset>635</wp:posOffset>
          </wp:positionV>
          <wp:extent cx="609600" cy="513715"/>
          <wp:effectExtent l="0" t="0" r="0" b="635"/>
          <wp:wrapTight wrapText="bothSides">
            <wp:wrapPolygon edited="0">
              <wp:start x="2025" y="0"/>
              <wp:lineTo x="2025" y="12816"/>
              <wp:lineTo x="0" y="15219"/>
              <wp:lineTo x="0" y="19224"/>
              <wp:lineTo x="4725" y="20826"/>
              <wp:lineTo x="16200" y="20826"/>
              <wp:lineTo x="20925" y="19224"/>
              <wp:lineTo x="20925" y="15219"/>
              <wp:lineTo x="18900" y="0"/>
              <wp:lineTo x="2025" y="0"/>
            </wp:wrapPolygon>
          </wp:wrapTight>
          <wp:docPr id="6" name="Obrázok 6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5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13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 xml:space="preserve">                                                                                                         </w:t>
    </w:r>
    <w:r>
      <w:rPr>
        <w:noProof/>
        <w:lang w:eastAsia="sk-SK"/>
      </w:rPr>
      <w:drawing>
        <wp:inline distT="0" distB="0" distL="0" distR="0">
          <wp:extent cx="1793875" cy="471170"/>
          <wp:effectExtent l="0" t="0" r="0" b="508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8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</w:t>
    </w:r>
  </w:p>
  <w:p w:rsidR="00AA31D5" w:rsidRDefault="00517830" w:rsidP="00E23497">
    <w:pPr>
      <w:pStyle w:val="Hlavika"/>
      <w:tabs>
        <w:tab w:val="clear" w:pos="4703"/>
        <w:tab w:val="clear" w:pos="9406"/>
      </w:tabs>
    </w:pPr>
    <w:r>
      <w:rPr>
        <w:lang w:val="en-GB"/>
      </w:rPr>
      <w:t xml:space="preserve">               </w:t>
    </w:r>
    <w:r w:rsidR="003C1701">
      <w:rPr>
        <w:lang w:val="en-GB"/>
      </w:rPr>
      <w:tab/>
    </w:r>
    <w:r w:rsidR="003C1701">
      <w:t xml:space="preserve">             </w:t>
    </w:r>
  </w:p>
  <w:p w:rsidR="00AA31D5" w:rsidRDefault="00CC3824">
    <w:pPr>
      <w:pStyle w:val="Hlavika"/>
    </w:pP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1">
    <w15:presenceInfo w15:providerId="None" w15:userId="OM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830"/>
    <w:rsid w:val="000E78AA"/>
    <w:rsid w:val="001161AA"/>
    <w:rsid w:val="001C0D6D"/>
    <w:rsid w:val="001F102F"/>
    <w:rsid w:val="00211F42"/>
    <w:rsid w:val="00245C6A"/>
    <w:rsid w:val="00273190"/>
    <w:rsid w:val="00316688"/>
    <w:rsid w:val="00361014"/>
    <w:rsid w:val="00382DFC"/>
    <w:rsid w:val="003B147C"/>
    <w:rsid w:val="003C1701"/>
    <w:rsid w:val="005045CE"/>
    <w:rsid w:val="00517830"/>
    <w:rsid w:val="00762236"/>
    <w:rsid w:val="00790A3B"/>
    <w:rsid w:val="00796A73"/>
    <w:rsid w:val="007C55BB"/>
    <w:rsid w:val="007F5077"/>
    <w:rsid w:val="00853D36"/>
    <w:rsid w:val="00A7664B"/>
    <w:rsid w:val="00AC54F2"/>
    <w:rsid w:val="00C7684C"/>
    <w:rsid w:val="00CC3824"/>
    <w:rsid w:val="00DE064E"/>
    <w:rsid w:val="00E23497"/>
    <w:rsid w:val="00E82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DC6B0B2"/>
  <w15:docId w15:val="{E0D157CB-082E-45E5-8607-FA3D971EF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178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517830"/>
    <w:pPr>
      <w:tabs>
        <w:tab w:val="center" w:pos="4703"/>
        <w:tab w:val="right" w:pos="9406"/>
      </w:tabs>
    </w:pPr>
    <w:rPr>
      <w:rFonts w:ascii="Arial" w:hAnsi="Arial"/>
      <w:sz w:val="16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517830"/>
    <w:rPr>
      <w:rFonts w:ascii="Arial" w:eastAsia="Times New Roman" w:hAnsi="Arial" w:cs="Times New Roman"/>
      <w:sz w:val="16"/>
      <w:szCs w:val="24"/>
    </w:rPr>
  </w:style>
  <w:style w:type="paragraph" w:styleId="Pta">
    <w:name w:val="footer"/>
    <w:basedOn w:val="Normlny"/>
    <w:link w:val="PtaChar"/>
    <w:uiPriority w:val="99"/>
    <w:rsid w:val="00517830"/>
    <w:pPr>
      <w:tabs>
        <w:tab w:val="center" w:pos="4703"/>
        <w:tab w:val="right" w:pos="9406"/>
      </w:tabs>
    </w:pPr>
    <w:rPr>
      <w:rFonts w:ascii="Arial" w:hAnsi="Arial"/>
      <w:sz w:val="16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517830"/>
    <w:rPr>
      <w:rFonts w:ascii="Arial" w:eastAsia="Times New Roman" w:hAnsi="Arial" w:cs="Times New Roman"/>
      <w:sz w:val="16"/>
      <w:szCs w:val="24"/>
    </w:rPr>
  </w:style>
  <w:style w:type="character" w:styleId="Odkaznapoznmkupodiarou">
    <w:name w:val="footnote reference"/>
    <w:basedOn w:val="Predvolenpsmoodseku"/>
    <w:rsid w:val="0051783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rsid w:val="00517830"/>
    <w:rPr>
      <w:rFonts w:ascii="Arial" w:hAnsi="Arial"/>
      <w:sz w:val="16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rsid w:val="00517830"/>
    <w:rPr>
      <w:rFonts w:ascii="Arial" w:eastAsia="Times New Roman" w:hAnsi="Arial" w:cs="Times New Roman"/>
      <w:sz w:val="16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C55B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C55BB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2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D0AB4D-0521-4BE8-8C80-28352AE6D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OM1</cp:lastModifiedBy>
  <cp:revision>21</cp:revision>
  <cp:lastPrinted>2020-10-15T10:32:00Z</cp:lastPrinted>
  <dcterms:created xsi:type="dcterms:W3CDTF">2019-06-24T07:47:00Z</dcterms:created>
  <dcterms:modified xsi:type="dcterms:W3CDTF">2022-05-25T07:44:00Z</dcterms:modified>
</cp:coreProperties>
</file>